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02"/>
        <w:gridCol w:w="79"/>
        <w:gridCol w:w="1222"/>
        <w:gridCol w:w="337"/>
        <w:gridCol w:w="968"/>
        <w:gridCol w:w="28"/>
        <w:gridCol w:w="1135"/>
        <w:gridCol w:w="1307"/>
        <w:gridCol w:w="110"/>
        <w:gridCol w:w="1133"/>
        <w:gridCol w:w="284"/>
        <w:gridCol w:w="814"/>
        <w:gridCol w:w="1135"/>
      </w:tblGrid>
      <w:tr w:rsidR="00A36CC4" w14:paraId="2CE05C53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140A4B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62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1F65CA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DC6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6B0AA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CC8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3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BA69ACD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82D2" w14:textId="77777777" w:rsidR="00A36CC4" w:rsidRPr="00C26CB5" w:rsidRDefault="00A36CC4">
            <w:pPr>
              <w:jc w:val="center"/>
              <w:rPr>
                <w:rFonts w:ascii="Gotham" w:hAnsi="Gotham" w:cs="Shruti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4</w:t>
            </w:r>
          </w:p>
        </w:tc>
      </w:tr>
      <w:tr w:rsidR="00A36CC4" w14:paraId="0A6B28C6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42B22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50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5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8C61B10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2D5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1E796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00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 xml:space="preserve">7 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6F0D9E2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B38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8</w:t>
            </w:r>
          </w:p>
        </w:tc>
      </w:tr>
      <w:tr w:rsidR="00A36CC4" w14:paraId="574EDC04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C07E887" w14:textId="6A92B180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70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9939E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B3A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10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54FB12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92E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11</w:t>
            </w:r>
          </w:p>
        </w:tc>
      </w:tr>
      <w:tr w:rsidR="00A36CC4" w14:paraId="7C2447ED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5B5F4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3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91E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12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E1BDC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B01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13</w:t>
            </w:r>
          </w:p>
        </w:tc>
      </w:tr>
      <w:tr w:rsidR="00A36CC4" w14:paraId="3DA06D52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E8418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Description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26268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6085CDFD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EB4AF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3B68BDE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1D20ABE0" w14:textId="77777777" w:rsidR="00A36CC4" w:rsidRPr="00C26CB5" w:rsidRDefault="00A36CC4">
            <w:pPr>
              <w:jc w:val="center"/>
              <w:rPr>
                <w:rFonts w:ascii="Gotham" w:hAnsi="Gotham"/>
                <w:sz w:val="20"/>
                <w:szCs w:val="20"/>
              </w:rPr>
            </w:pPr>
          </w:p>
          <w:p w14:paraId="096E7D4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EC7E8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14</w:t>
            </w:r>
          </w:p>
          <w:p w14:paraId="061D1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613B399" w14:textId="0E03CF7E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33BDFDA" w14:textId="6B07882F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1B0052AF" w14:textId="77777777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5CDDBBC3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179171C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D785CE5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6D90A138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</w:tr>
      <w:tr w:rsidR="00A36CC4" w14:paraId="32886C6B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4B70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C26CA1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23123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7DD31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180B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C0EDD07" w14:textId="77777777" w:rsidTr="001322EF">
        <w:trPr>
          <w:trHeight w:val="451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1545" w14:textId="77777777" w:rsidR="00A36CC4" w:rsidRDefault="00A36CC4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CE1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E98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16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8B9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9AF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18</w:t>
            </w:r>
          </w:p>
        </w:tc>
      </w:tr>
      <w:tr w:rsidR="00A36CC4" w14:paraId="160A391A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422857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Cause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2606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B343E2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3D45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9E6E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EFB1D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485B6B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8BFFDE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87D266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19</w:t>
            </w:r>
          </w:p>
          <w:p w14:paraId="4437AEF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740EAC4" w14:textId="0273E765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80CC1C" w14:textId="6F230D69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EC671A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07B264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F78AA7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33173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6DE3D62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22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3D9CB4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5878B9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E1C3CCE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C557E6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B40B522" w14:textId="77777777" w:rsidTr="001322EF">
        <w:trPr>
          <w:trHeight w:val="462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B2E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A9F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8FF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1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802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A36CC4" w14:paraId="00D2087C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C71A61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Corrective Action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D271A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125203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C303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F2D6D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D29F8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E1CD99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D466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677899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24</w:t>
            </w:r>
          </w:p>
          <w:p w14:paraId="62E5CFD3" w14:textId="20165E36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528FF42" w14:textId="60D53EF2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FDCBE0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562C29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8CF2A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EA29F2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BF83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15E9BDD" w14:textId="77777777" w:rsidTr="001322EF"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51BFD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572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9D02D0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25D686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47AE3A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97B516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EEC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AEB566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Foreseen implementation date</w:t>
            </w:r>
          </w:p>
        </w:tc>
      </w:tr>
      <w:tr w:rsidR="00A36CC4" w14:paraId="147F8E32" w14:textId="77777777" w:rsidTr="001322EF">
        <w:trPr>
          <w:trHeight w:val="471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E3D3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F9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6B6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25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44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26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331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28</w:t>
            </w: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E5FB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4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29</w:t>
            </w:r>
          </w:p>
        </w:tc>
      </w:tr>
    </w:tbl>
    <w:p w14:paraId="7C7EBD99" w14:textId="255D9CA4" w:rsidR="00A36CC4" w:rsidRDefault="00A36CC4" w:rsidP="00A36CC4"/>
    <w:p w14:paraId="134F0291" w14:textId="592236FC" w:rsidR="00C26CB5" w:rsidRDefault="00C26CB5" w:rsidP="00A36CC4"/>
    <w:p w14:paraId="10A4583D" w14:textId="0BD9C4DA" w:rsidR="00C26CB5" w:rsidRDefault="00C26CB5" w:rsidP="00A36CC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4"/>
        <w:gridCol w:w="2059"/>
        <w:gridCol w:w="283"/>
        <w:gridCol w:w="1985"/>
        <w:gridCol w:w="3007"/>
      </w:tblGrid>
      <w:tr w:rsidR="00A36CC4" w:rsidRPr="00345B9A" w14:paraId="20B66BAA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53C9896" w14:textId="77777777" w:rsidR="00A36CC4" w:rsidRPr="00C26CB5" w:rsidRDefault="00A36CC4">
            <w:pPr>
              <w:jc w:val="center"/>
              <w:rPr>
                <w:rFonts w:ascii="Gotham" w:hAnsi="Gotham"/>
                <w:sz w:val="28"/>
                <w:lang w:val="en-GB"/>
              </w:rPr>
            </w:pPr>
            <w:r w:rsidRPr="00C26CB5">
              <w:rPr>
                <w:rFonts w:ascii="Gotham" w:hAnsi="Gotham"/>
                <w:sz w:val="28"/>
                <w:lang w:val="en-GB"/>
              </w:rPr>
              <w:t>For Suppliers approved as “MANUFACTURER” only</w:t>
            </w:r>
          </w:p>
        </w:tc>
      </w:tr>
      <w:tr w:rsidR="00A36CC4" w:rsidRPr="00345B9A" w14:paraId="57422448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14D22F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Supplier ENGINEERING evaluation and proposal</w:t>
            </w:r>
          </w:p>
        </w:tc>
      </w:tr>
      <w:tr w:rsidR="00A36CC4" w14:paraId="1D965E08" w14:textId="77777777" w:rsidTr="00C26CB5">
        <w:tc>
          <w:tcPr>
            <w:tcW w:w="4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76C8DB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44636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5E06587D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Investigation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D8934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4F0568E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17D62098" w14:textId="77777777" w:rsidTr="00C26CB5">
        <w:tc>
          <w:tcPr>
            <w:tcW w:w="4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212E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BF205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25409C4F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Compliance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94B2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718509CE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229E63A4" w14:textId="77777777" w:rsidTr="00C26CB5"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9D8C2E" w14:textId="77777777" w:rsidR="00A36CC4" w:rsidRDefault="00A36CC4">
            <w:pPr>
              <w:rPr>
                <w:lang w:val="en-GB"/>
              </w:rPr>
            </w:pPr>
          </w:p>
          <w:p w14:paraId="4B2BC6E4" w14:textId="77777777" w:rsidR="00C26CB5" w:rsidRDefault="00C26CB5">
            <w:pPr>
              <w:rPr>
                <w:lang w:val="en-GB"/>
              </w:rPr>
            </w:pPr>
          </w:p>
          <w:p w14:paraId="06C6D724" w14:textId="77777777" w:rsidR="00C26CB5" w:rsidRDefault="00C26CB5">
            <w:pPr>
              <w:rPr>
                <w:lang w:val="en-GB"/>
              </w:rPr>
            </w:pPr>
          </w:p>
          <w:p w14:paraId="28D0D83E" w14:textId="77777777" w:rsidR="00C26CB5" w:rsidRDefault="00C26CB5">
            <w:pPr>
              <w:rPr>
                <w:lang w:val="en-GB"/>
              </w:rPr>
            </w:pPr>
          </w:p>
          <w:p w14:paraId="1B1299F3" w14:textId="77777777" w:rsidR="00C26CB5" w:rsidRDefault="00C26CB5">
            <w:pPr>
              <w:rPr>
                <w:lang w:val="en-GB"/>
              </w:rPr>
            </w:pPr>
          </w:p>
          <w:p w14:paraId="698DEB67" w14:textId="77777777" w:rsidR="00C26CB5" w:rsidRDefault="00C26CB5">
            <w:pPr>
              <w:rPr>
                <w:lang w:val="en-GB"/>
              </w:rPr>
            </w:pPr>
          </w:p>
          <w:p w14:paraId="28D9BBB2" w14:textId="77777777" w:rsidR="00C26CB5" w:rsidRDefault="00C26CB5">
            <w:pPr>
              <w:rPr>
                <w:lang w:val="en-GB"/>
              </w:rPr>
            </w:pPr>
          </w:p>
          <w:p w14:paraId="28CDDC4D" w14:textId="77777777" w:rsidR="00C26CB5" w:rsidRDefault="00C26CB5">
            <w:pPr>
              <w:rPr>
                <w:lang w:val="en-GB"/>
              </w:rPr>
            </w:pPr>
          </w:p>
          <w:p w14:paraId="39B97C64" w14:textId="77777777" w:rsidR="00C26CB5" w:rsidRDefault="00C26CB5">
            <w:pPr>
              <w:rPr>
                <w:lang w:val="en-GB"/>
              </w:rPr>
            </w:pPr>
          </w:p>
          <w:p w14:paraId="5DA0D79A" w14:textId="77777777" w:rsidR="00C26CB5" w:rsidRDefault="00C26CB5">
            <w:pPr>
              <w:rPr>
                <w:lang w:val="en-GB"/>
              </w:rPr>
            </w:pPr>
          </w:p>
          <w:p w14:paraId="78EB075C" w14:textId="77777777" w:rsidR="00C26CB5" w:rsidRDefault="00C26CB5">
            <w:pPr>
              <w:rPr>
                <w:lang w:val="en-GB"/>
              </w:rPr>
            </w:pPr>
          </w:p>
          <w:p w14:paraId="19136AC6" w14:textId="77777777" w:rsidR="00C26CB5" w:rsidRDefault="00C26CB5">
            <w:pPr>
              <w:rPr>
                <w:lang w:val="en-GB"/>
              </w:rPr>
            </w:pPr>
          </w:p>
          <w:p w14:paraId="6212024F" w14:textId="77777777" w:rsidR="00C26CB5" w:rsidRDefault="00C26CB5">
            <w:pPr>
              <w:rPr>
                <w:lang w:val="en-GB"/>
              </w:rPr>
            </w:pPr>
          </w:p>
          <w:p w14:paraId="6A749829" w14:textId="77777777" w:rsidR="00C26CB5" w:rsidRDefault="00C26CB5">
            <w:pPr>
              <w:rPr>
                <w:lang w:val="en-GB"/>
              </w:rPr>
            </w:pPr>
          </w:p>
          <w:p w14:paraId="56D10196" w14:textId="77777777" w:rsidR="00C26CB5" w:rsidRDefault="00C26CB5">
            <w:pPr>
              <w:rPr>
                <w:lang w:val="en-GB"/>
              </w:rPr>
            </w:pPr>
          </w:p>
          <w:p w14:paraId="6CAB16A2" w14:textId="77777777" w:rsidR="00C26CB5" w:rsidRDefault="00C26CB5">
            <w:pPr>
              <w:rPr>
                <w:lang w:val="en-GB"/>
              </w:rPr>
            </w:pPr>
          </w:p>
          <w:p w14:paraId="0B2C020B" w14:textId="77777777" w:rsidR="00C26CB5" w:rsidRDefault="00C26CB5">
            <w:pPr>
              <w:rPr>
                <w:lang w:val="en-GB"/>
              </w:rPr>
            </w:pPr>
          </w:p>
          <w:p w14:paraId="5375C4E7" w14:textId="77777777" w:rsidR="00C26CB5" w:rsidRDefault="00C26CB5">
            <w:pPr>
              <w:rPr>
                <w:lang w:val="en-GB"/>
              </w:rPr>
            </w:pPr>
          </w:p>
          <w:p w14:paraId="3BE6C707" w14:textId="77777777" w:rsidR="00C26CB5" w:rsidRDefault="00C26CB5">
            <w:pPr>
              <w:rPr>
                <w:lang w:val="en-GB"/>
              </w:rPr>
            </w:pPr>
          </w:p>
          <w:p w14:paraId="629FC04E" w14:textId="77777777" w:rsidR="00C26CB5" w:rsidRDefault="00C26CB5">
            <w:pPr>
              <w:rPr>
                <w:lang w:val="en-GB"/>
              </w:rPr>
            </w:pPr>
          </w:p>
          <w:p w14:paraId="39E0986A" w14:textId="77777777" w:rsidR="00C26CB5" w:rsidRDefault="00C26CB5">
            <w:pPr>
              <w:rPr>
                <w:lang w:val="en-GB"/>
              </w:rPr>
            </w:pPr>
          </w:p>
          <w:p w14:paraId="6063DEA0" w14:textId="77777777" w:rsidR="00C26CB5" w:rsidRDefault="00C26CB5">
            <w:pPr>
              <w:rPr>
                <w:lang w:val="en-GB"/>
              </w:rPr>
            </w:pPr>
          </w:p>
          <w:p w14:paraId="0CAD2B55" w14:textId="7843E98E" w:rsidR="00C26CB5" w:rsidRDefault="00C26CB5">
            <w:pPr>
              <w:rPr>
                <w:lang w:val="en-GB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413A0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1C05D" w14:textId="77777777" w:rsidR="00A36CC4" w:rsidRDefault="00A36CC4">
            <w:pPr>
              <w:rPr>
                <w:lang w:val="en-GB"/>
              </w:rPr>
            </w:pPr>
          </w:p>
          <w:p w14:paraId="074D5E18" w14:textId="77777777" w:rsidR="00A36CC4" w:rsidRDefault="00A36CC4">
            <w:pPr>
              <w:rPr>
                <w:lang w:val="en-GB"/>
              </w:rPr>
            </w:pPr>
          </w:p>
          <w:p w14:paraId="3E1F7BF0" w14:textId="77777777" w:rsidR="00A36CC4" w:rsidRDefault="00A36CC4">
            <w:pPr>
              <w:rPr>
                <w:lang w:val="en-GB"/>
              </w:rPr>
            </w:pPr>
          </w:p>
          <w:p w14:paraId="58E26906" w14:textId="77777777" w:rsidR="00A36CC4" w:rsidRDefault="00A36CC4">
            <w:pPr>
              <w:rPr>
                <w:lang w:val="en-GB"/>
              </w:rPr>
            </w:pPr>
          </w:p>
          <w:p w14:paraId="00E3E5EC" w14:textId="77777777" w:rsidR="00A36CC4" w:rsidRDefault="00A36CC4">
            <w:pPr>
              <w:rPr>
                <w:lang w:val="en-GB"/>
              </w:rPr>
            </w:pPr>
          </w:p>
          <w:p w14:paraId="41F840F0" w14:textId="77777777" w:rsidR="00A36CC4" w:rsidRDefault="00A36CC4">
            <w:pPr>
              <w:rPr>
                <w:lang w:val="en-GB"/>
              </w:rPr>
            </w:pPr>
          </w:p>
          <w:p w14:paraId="6BE0057D" w14:textId="77777777" w:rsidR="00A36CC4" w:rsidRDefault="00A36CC4">
            <w:pPr>
              <w:rPr>
                <w:lang w:val="en-GB"/>
              </w:rPr>
            </w:pPr>
          </w:p>
          <w:p w14:paraId="0C3F6A99" w14:textId="77777777" w:rsidR="00A36CC4" w:rsidRDefault="00A36CC4">
            <w:pPr>
              <w:rPr>
                <w:lang w:val="en-GB"/>
              </w:rPr>
            </w:pPr>
          </w:p>
          <w:p w14:paraId="77E92F7E" w14:textId="77777777" w:rsidR="00A36CC4" w:rsidRDefault="00A36CC4">
            <w:pPr>
              <w:rPr>
                <w:lang w:val="en-GB"/>
              </w:rPr>
            </w:pPr>
          </w:p>
          <w:p w14:paraId="47CFF2A7" w14:textId="77777777" w:rsidR="00A36CC4" w:rsidRDefault="00A36CC4">
            <w:pPr>
              <w:rPr>
                <w:lang w:val="en-GB"/>
              </w:rPr>
            </w:pPr>
          </w:p>
          <w:p w14:paraId="0F9CD081" w14:textId="77777777" w:rsidR="00A36CC4" w:rsidRDefault="00A36CC4">
            <w:pPr>
              <w:rPr>
                <w:lang w:val="en-GB"/>
              </w:rPr>
            </w:pPr>
          </w:p>
          <w:p w14:paraId="0DF7A48E" w14:textId="77777777" w:rsidR="00A36CC4" w:rsidRDefault="00A36CC4">
            <w:pPr>
              <w:rPr>
                <w:lang w:val="en-GB"/>
              </w:rPr>
            </w:pPr>
          </w:p>
          <w:p w14:paraId="70709E32" w14:textId="77777777" w:rsidR="00A36CC4" w:rsidRDefault="00A36CC4">
            <w:pPr>
              <w:rPr>
                <w:lang w:val="en-GB"/>
              </w:rPr>
            </w:pPr>
          </w:p>
          <w:p w14:paraId="2B71D05D" w14:textId="77777777" w:rsidR="00A36CC4" w:rsidRDefault="00A36CC4">
            <w:pPr>
              <w:rPr>
                <w:lang w:val="en-GB"/>
              </w:rPr>
            </w:pPr>
          </w:p>
          <w:p w14:paraId="48533E5A" w14:textId="77777777" w:rsidR="00A36CC4" w:rsidRDefault="00A36CC4">
            <w:pPr>
              <w:rPr>
                <w:lang w:val="en-GB"/>
              </w:rPr>
            </w:pPr>
          </w:p>
          <w:p w14:paraId="3C8BCFDF" w14:textId="77777777" w:rsidR="00A36CC4" w:rsidRDefault="00A36CC4">
            <w:pPr>
              <w:rPr>
                <w:lang w:val="en-GB"/>
              </w:rPr>
            </w:pPr>
          </w:p>
          <w:p w14:paraId="5AB27B4C" w14:textId="77777777" w:rsidR="00A36CC4" w:rsidRDefault="00A36CC4">
            <w:pPr>
              <w:rPr>
                <w:lang w:val="en-GB"/>
              </w:rPr>
            </w:pPr>
          </w:p>
          <w:p w14:paraId="0C30F1EC" w14:textId="77777777" w:rsidR="00A36CC4" w:rsidRDefault="00A36CC4">
            <w:pPr>
              <w:rPr>
                <w:lang w:val="en-GB"/>
              </w:rPr>
            </w:pPr>
          </w:p>
          <w:p w14:paraId="4CBDA002" w14:textId="77777777" w:rsidR="00A36CC4" w:rsidRDefault="00A36CC4">
            <w:pPr>
              <w:rPr>
                <w:lang w:val="en-GB"/>
              </w:rPr>
            </w:pPr>
          </w:p>
          <w:p w14:paraId="21B04C30" w14:textId="77777777" w:rsidR="00A36CC4" w:rsidRDefault="00A36CC4">
            <w:pPr>
              <w:rPr>
                <w:lang w:val="en-GB"/>
              </w:rPr>
            </w:pPr>
          </w:p>
          <w:p w14:paraId="036790A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50786" w14:textId="77777777" w:rsidR="00A36CC4" w:rsidRDefault="00A36CC4">
            <w:pPr>
              <w:rPr>
                <w:lang w:val="en-GB"/>
              </w:rPr>
            </w:pPr>
          </w:p>
        </w:tc>
      </w:tr>
      <w:tr w:rsidR="00A36CC4" w14:paraId="73C907FD" w14:textId="77777777" w:rsidTr="00A36CC4"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615A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Defect Effects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EE35F3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Limitations after repair</w:t>
            </w:r>
          </w:p>
        </w:tc>
      </w:tr>
      <w:tr w:rsidR="00A36CC4" w14:paraId="0143149B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445F8A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11D08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Before any repair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A79A90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After any repair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73A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3C02DD10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57A3BA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Safety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2C9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AD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A57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(specify)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</w:tr>
      <w:tr w:rsidR="00A36CC4" w14:paraId="6CBC1B82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4E77AF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Life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38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71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09C1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8E95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77847B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Strength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B45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2F0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C256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2D49D4B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B651393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Performance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EA5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A980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7F9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0878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4728E82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Interchangeability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C7C6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D9C3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D7B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5E69E714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AFCCFC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Reliability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F6C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442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8E2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120D11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FD2D3D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Maintainability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B65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521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F2C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498FEA2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302A23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Installability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0F9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29B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FB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DF1C4B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15C27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Only Aspect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235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CCF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41EB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164DDB76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892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  <w:r w:rsidRPr="00C26CB5">
              <w:rPr>
                <w:rFonts w:ascii="Gotham" w:hAnsi="Gotham"/>
                <w:b/>
                <w:lang w:val="en-GB"/>
              </w:rPr>
              <w:t>Repair Proposal</w:t>
            </w:r>
          </w:p>
          <w:p w14:paraId="79052A5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63639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5DE2EB3" w14:textId="47B27C58" w:rsid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2559045A" w14:textId="77777777" w:rsidR="00C26CB5" w:rsidRP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3F38042B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6304C6A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175AB40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0DB93C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</w:tc>
      </w:tr>
    </w:tbl>
    <w:p w14:paraId="603B1EE0" w14:textId="77777777" w:rsidR="00C26CB5" w:rsidRDefault="00C26CB5" w:rsidP="00A36CC4">
      <w:pPr>
        <w:jc w:val="center"/>
        <w:rPr>
          <w:rFonts w:ascii="Gotham" w:hAnsi="Gotham"/>
          <w:lang w:val="en-GB"/>
        </w:rPr>
      </w:pPr>
    </w:p>
    <w:p w14:paraId="2CE208A8" w14:textId="77777777" w:rsidR="004126D5" w:rsidRDefault="004126D5" w:rsidP="00A36CC4">
      <w:pPr>
        <w:jc w:val="center"/>
        <w:rPr>
          <w:rFonts w:ascii="Gotham" w:hAnsi="Gotham"/>
          <w:lang w:val="en-GB"/>
        </w:rPr>
      </w:pPr>
    </w:p>
    <w:p w14:paraId="2D57AB54" w14:textId="77777777" w:rsidR="004126D5" w:rsidRDefault="004126D5" w:rsidP="00A36CC4">
      <w:pPr>
        <w:jc w:val="center"/>
        <w:rPr>
          <w:rFonts w:ascii="Gotham" w:hAnsi="Gotham"/>
          <w:lang w:val="en-GB"/>
        </w:rPr>
      </w:pPr>
    </w:p>
    <w:p w14:paraId="374A24B4" w14:textId="7672CE0C" w:rsidR="00A36CC4" w:rsidRPr="00A36CC4" w:rsidRDefault="00A36CC4" w:rsidP="00A36CC4">
      <w:pPr>
        <w:jc w:val="center"/>
        <w:rPr>
          <w:rFonts w:ascii="Gotham" w:hAnsi="Gotham"/>
          <w:lang w:val="en-GB"/>
        </w:rPr>
      </w:pPr>
      <w:r w:rsidRPr="00A36CC4">
        <w:rPr>
          <w:rFonts w:ascii="Gotham" w:hAnsi="Gotham"/>
          <w:lang w:val="en-GB"/>
        </w:rPr>
        <w:t>Concession – Instructions for completing the form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065"/>
      </w:tblGrid>
      <w:tr w:rsidR="00A36CC4" w:rsidRPr="00A36CC4" w14:paraId="36A434D3" w14:textId="77777777" w:rsidTr="004126D5">
        <w:trPr>
          <w:cantSplit/>
          <w:trHeight w:val="20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EA3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</w:rPr>
            </w:pPr>
            <w:r w:rsidRPr="00A36CC4">
              <w:rPr>
                <w:rFonts w:ascii="Gotham" w:hAnsi="Gotham" w:cs="Calibri"/>
                <w:sz w:val="20"/>
                <w:szCs w:val="20"/>
              </w:rPr>
              <w:t>Box Number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8EE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</w:p>
        </w:tc>
      </w:tr>
      <w:tr w:rsidR="00A36CC4" w:rsidRPr="00A36CC4" w14:paraId="74EBCEE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5FD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79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internal concession number</w:t>
            </w:r>
          </w:p>
        </w:tc>
      </w:tr>
      <w:tr w:rsidR="00A36CC4" w:rsidRPr="00A36CC4" w14:paraId="135D58BE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933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762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Concession Date</w:t>
            </w:r>
          </w:p>
        </w:tc>
      </w:tr>
      <w:tr w:rsidR="00A36CC4" w:rsidRPr="00A36CC4" w14:paraId="5678270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33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450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concession number</w:t>
            </w:r>
          </w:p>
        </w:tc>
      </w:tr>
      <w:tr w:rsidR="00A36CC4" w:rsidRPr="00345B9A" w14:paraId="6F26E17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6A0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3548" w14:textId="21A6A4DD" w:rsidR="00A36CC4" w:rsidRPr="00A36CC4" w:rsidRDefault="00A36CC4" w:rsidP="00C7304E">
            <w:pPr>
              <w:spacing w:beforeLines="40" w:before="96" w:afterLines="40" w:after="96" w:line="240" w:lineRule="auto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Purchase Order number</w:t>
            </w:r>
            <w:r w:rsidR="00C7304E">
              <w:rPr>
                <w:rFonts w:ascii="Gotham" w:hAnsi="Gotham" w:cs="Calibri"/>
                <w:sz w:val="20"/>
                <w:szCs w:val="20"/>
                <w:lang w:val="en-GB"/>
              </w:rPr>
              <w:t xml:space="preserve">, </w:t>
            </w:r>
            <w:ins w:id="0" w:author="Fabrizio Barone" w:date="2019-04-30T17:02:00Z"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or see box 14</w:t>
              </w:r>
              <w:bookmarkStart w:id="1" w:name="_GoBack"/>
              <w:bookmarkEnd w:id="1"/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 if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several P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urchase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O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rders are involved</w:t>
              </w:r>
            </w:ins>
          </w:p>
        </w:tc>
      </w:tr>
      <w:tr w:rsidR="00A36CC4" w:rsidRPr="00A36CC4" w14:paraId="7C0412E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26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2B4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Part Number</w:t>
            </w:r>
          </w:p>
        </w:tc>
      </w:tr>
      <w:tr w:rsidR="00A36CC4" w:rsidRPr="00A36CC4" w14:paraId="3AFE052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BB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40C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Serial/Batch Number affected</w:t>
            </w:r>
          </w:p>
        </w:tc>
      </w:tr>
      <w:tr w:rsidR="00A36CC4" w:rsidRPr="00A36CC4" w14:paraId="259E872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94B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D0A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Criticality of the article</w:t>
            </w:r>
          </w:p>
        </w:tc>
      </w:tr>
      <w:tr w:rsidR="00A36CC4" w:rsidRPr="00345B9A" w14:paraId="11579B6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15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C7E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Revision of the referenced LH technical document (drawing)</w:t>
            </w:r>
          </w:p>
        </w:tc>
      </w:tr>
      <w:tr w:rsidR="00A36CC4" w:rsidRPr="00345B9A" w14:paraId="51BA5396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884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831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and name of the article</w:t>
            </w:r>
          </w:p>
        </w:tc>
      </w:tr>
      <w:tr w:rsidR="00A36CC4" w:rsidRPr="00345B9A" w14:paraId="03F015C5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84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CF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Total number of manufactured articles</w:t>
            </w:r>
          </w:p>
        </w:tc>
      </w:tr>
      <w:tr w:rsidR="00A36CC4" w:rsidRPr="00345B9A" w14:paraId="0D21A32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E5F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B51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Number of non-conforming articles / assemblies</w:t>
            </w:r>
          </w:p>
        </w:tc>
      </w:tr>
      <w:tr w:rsidR="00A36CC4" w:rsidRPr="00A36CC4" w14:paraId="69D6734F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E60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825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name</w:t>
            </w:r>
          </w:p>
        </w:tc>
      </w:tr>
      <w:tr w:rsidR="00A36CC4" w:rsidRPr="00345B9A" w14:paraId="0EF1E73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B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DC1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Helicopter Model Type (Eg. A-109, EH-101, etc.)</w:t>
            </w:r>
          </w:p>
        </w:tc>
      </w:tr>
      <w:tr w:rsidR="00A36CC4" w:rsidRPr="00345B9A" w14:paraId="18C6B964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53A2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7254" w14:textId="130D6240" w:rsidR="00A36CC4" w:rsidRPr="00A36CC4" w:rsidRDefault="00A36CC4" w:rsidP="0095656D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defect</w:t>
            </w:r>
            <w:r w:rsidR="0095656D">
              <w:rPr>
                <w:rFonts w:ascii="Gotham" w:hAnsi="Gotham" w:cs="Calibri"/>
                <w:sz w:val="20"/>
                <w:szCs w:val="20"/>
                <w:lang w:val="en-GB"/>
              </w:rPr>
              <w:t xml:space="preserve"> </w:t>
            </w:r>
            <w:r w:rsidR="007F0B56" w:rsidRPr="0095656D">
              <w:rPr>
                <w:rFonts w:ascii="Gotham" w:hAnsi="Gotham" w:cs="Calibri"/>
                <w:color w:val="FF0000"/>
                <w:sz w:val="20"/>
                <w:szCs w:val="20"/>
                <w:lang w:val="en-GB"/>
              </w:rPr>
              <w:t>(</w:t>
            </w:r>
            <w:ins w:id="2" w:author="Fabrizio Barone" w:date="2019-04-30T17:02:00Z"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and list of Purchase Orders i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f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several 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POs are involved)</w:t>
              </w:r>
            </w:ins>
          </w:p>
        </w:tc>
      </w:tr>
      <w:tr w:rsidR="00A36CC4" w:rsidRPr="00345B9A" w14:paraId="3E7DBE2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DFA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2D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detected the problem</w:t>
            </w:r>
          </w:p>
        </w:tc>
      </w:tr>
      <w:tr w:rsidR="00A36CC4" w:rsidRPr="00345B9A" w14:paraId="1245075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05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F06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issues the document</w:t>
            </w:r>
          </w:p>
        </w:tc>
      </w:tr>
      <w:tr w:rsidR="00A36CC4" w:rsidRPr="00345B9A" w14:paraId="151D946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B58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9C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Inspector who issues the document</w:t>
            </w:r>
          </w:p>
        </w:tc>
      </w:tr>
      <w:tr w:rsidR="00A36CC4" w:rsidRPr="00345B9A" w14:paraId="0F0087D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FF2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E0D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Issue date of the defect description</w:t>
            </w:r>
          </w:p>
        </w:tc>
      </w:tr>
      <w:tr w:rsidR="00A36CC4" w:rsidRPr="00345B9A" w14:paraId="3D4B856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2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DA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causes of the defect</w:t>
            </w:r>
          </w:p>
        </w:tc>
      </w:tr>
      <w:tr w:rsidR="00A36CC4" w:rsidRPr="00345B9A" w14:paraId="75B7C5C2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06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860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indentified the root cause</w:t>
            </w:r>
          </w:p>
        </w:tc>
      </w:tr>
      <w:tr w:rsidR="00A36CC4" w:rsidRPr="00345B9A" w14:paraId="70EB070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900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FD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indentified the root cause</w:t>
            </w:r>
          </w:p>
        </w:tc>
      </w:tr>
      <w:tr w:rsidR="00A36CC4" w:rsidRPr="00345B9A" w14:paraId="5F4882D7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B2C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D7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Inspector who indentified the root cause</w:t>
            </w:r>
          </w:p>
        </w:tc>
      </w:tr>
      <w:tr w:rsidR="00A36CC4" w:rsidRPr="00A36CC4" w14:paraId="4511DA1D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689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63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Defect cause issue date</w:t>
            </w:r>
          </w:p>
        </w:tc>
      </w:tr>
      <w:tr w:rsidR="00A36CC4" w:rsidRPr="00345B9A" w14:paraId="0E0BD24F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4C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0C3A" w14:textId="44CE90B5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of the Corrective Action</w:t>
            </w:r>
          </w:p>
        </w:tc>
      </w:tr>
      <w:tr w:rsidR="00A36CC4" w:rsidRPr="00345B9A" w14:paraId="1BDF9E8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CDE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1EE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defined the corrective action</w:t>
            </w:r>
          </w:p>
        </w:tc>
      </w:tr>
      <w:tr w:rsidR="00A36CC4" w:rsidRPr="00345B9A" w14:paraId="28F51B02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F7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CB3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defined the corrective action</w:t>
            </w:r>
          </w:p>
        </w:tc>
      </w:tr>
      <w:tr w:rsidR="00A36CC4" w:rsidRPr="00345B9A" w14:paraId="0B24963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D246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A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Corrective Action responsible</w:t>
            </w:r>
          </w:p>
        </w:tc>
      </w:tr>
      <w:tr w:rsidR="00A36CC4" w:rsidRPr="00A36CC4" w14:paraId="1123AF50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BF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E24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 issue date</w:t>
            </w:r>
          </w:p>
        </w:tc>
      </w:tr>
      <w:tr w:rsidR="00A36CC4" w:rsidRPr="00345B9A" w14:paraId="1F0EC1D7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4AA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EA8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Actions foreseen implementation dates</w:t>
            </w:r>
          </w:p>
        </w:tc>
      </w:tr>
    </w:tbl>
    <w:p w14:paraId="4BDADE7E" w14:textId="26965972" w:rsidR="00A36CC4" w:rsidRPr="004126D5" w:rsidRDefault="00A36CC4" w:rsidP="004126D5">
      <w:pPr>
        <w:rPr>
          <w:rFonts w:ascii="Gotham" w:hAnsi="Gotham"/>
          <w:sz w:val="2"/>
          <w:szCs w:val="2"/>
          <w:lang w:val="en-US"/>
        </w:rPr>
      </w:pPr>
    </w:p>
    <w:sectPr w:rsidR="00A36CC4" w:rsidRPr="004126D5" w:rsidSect="00E2090C">
      <w:headerReference w:type="default" r:id="rId12"/>
      <w:footerReference w:type="default" r:id="rId13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F2C79" w14:textId="77777777" w:rsidR="00874275" w:rsidRDefault="00874275" w:rsidP="00D7637F">
      <w:pPr>
        <w:spacing w:after="0" w:line="240" w:lineRule="auto"/>
      </w:pPr>
      <w:r>
        <w:separator/>
      </w:r>
    </w:p>
  </w:endnote>
  <w:endnote w:type="continuationSeparator" w:id="0">
    <w:p w14:paraId="0330C289" w14:textId="77777777" w:rsidR="00874275" w:rsidRDefault="00874275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Arial"/>
    <w:charset w:val="00"/>
    <w:family w:val="auto"/>
    <w:pitch w:val="variable"/>
    <w:sig w:usb0="A00000A7" w:usb1="50000048" w:usb2="00000000" w:usb3="00000000" w:csb0="00000119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E2090C" w:rsidRPr="0054474D" w14:paraId="19E2299F" w14:textId="77777777" w:rsidTr="001978F9">
      <w:trPr>
        <w:trHeight w:val="224"/>
      </w:trPr>
      <w:tc>
        <w:tcPr>
          <w:tcW w:w="9639" w:type="dxa"/>
        </w:tcPr>
        <w:p w14:paraId="4977F440" w14:textId="5A17550F" w:rsidR="00E2090C" w:rsidRPr="00C26CB5" w:rsidRDefault="00C26CB5" w:rsidP="00E2090C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86F6CF9" wp14:editId="53D1B059">
                    <wp:simplePos x="0" y="0"/>
                    <wp:positionH relativeFrom="page">
                      <wp:posOffset>1123950</wp:posOffset>
                    </wp:positionH>
                    <wp:positionV relativeFrom="page">
                      <wp:posOffset>10296525</wp:posOffset>
                    </wp:positionV>
                    <wp:extent cx="5303520" cy="273685"/>
                    <wp:effectExtent l="0" t="0" r="0" b="12065"/>
                    <wp:wrapNone/>
      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0352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C6B83" w14:textId="77777777" w:rsidR="00E2090C" w:rsidRPr="00B66CD1" w:rsidRDefault="00E2090C" w:rsidP="00E2090C">
                                <w:pPr>
                                  <w:jc w:val="center"/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B66CD1"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486F6CF9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3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88.5pt;margin-top:810.75pt;width:417.6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VI5n&#10;t+IAAAAOAQAADwAAAAAAAAAAAAAAAACBBQAAZHJzL2Rvd25yZXYueG1sUEsFBgAAAAAEAAQA8wAA&#10;AJAGAAAAAA==&#10;" o:allowincell="f" filled="f" stroked="f">
                    <v:textbox inset=",0,,0">
                      <w:txbxContent>
                        <w:p w14:paraId="4A1C6B83" w14:textId="77777777" w:rsidR="00E2090C" w:rsidRPr="00B66CD1" w:rsidRDefault="00E2090C" w:rsidP="00E2090C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B66CD1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E2090C" w:rsidRPr="00C26CB5">
            <w:rPr>
              <w:rFonts w:ascii="Gotham" w:hAnsi="Gotham"/>
              <w:bCs w:val="0"/>
              <w:sz w:val="16"/>
              <w:szCs w:val="16"/>
            </w:rPr>
            <w:t>Copyright 201</w:t>
          </w:r>
          <w:r w:rsidR="00D13531">
            <w:rPr>
              <w:rFonts w:ascii="Gotham" w:hAnsi="Gotham"/>
              <w:bCs w:val="0"/>
              <w:sz w:val="16"/>
              <w:szCs w:val="16"/>
            </w:rPr>
            <w:t>9</w:t>
          </w:r>
        </w:p>
      </w:tc>
    </w:tr>
  </w:tbl>
  <w:p w14:paraId="14638198" w14:textId="32930EA1" w:rsidR="00E2090C" w:rsidRPr="005568E9" w:rsidRDefault="00E2090C" w:rsidP="00E20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11BA3" w14:textId="77777777" w:rsidR="00874275" w:rsidRDefault="00874275" w:rsidP="00D7637F">
      <w:pPr>
        <w:spacing w:after="0" w:line="240" w:lineRule="auto"/>
      </w:pPr>
      <w:r>
        <w:separator/>
      </w:r>
    </w:p>
  </w:footnote>
  <w:footnote w:type="continuationSeparator" w:id="0">
    <w:p w14:paraId="3CD01B83" w14:textId="77777777" w:rsidR="00874275" w:rsidRDefault="00874275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49"/>
      <w:gridCol w:w="3072"/>
      <w:gridCol w:w="1257"/>
    </w:tblGrid>
    <w:tr w:rsidR="00A36CC4" w14:paraId="31ACFD7B" w14:textId="77777777" w:rsidTr="001322EF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D981553" w14:textId="79D7E785" w:rsidR="00A36CC4" w:rsidRPr="0096163E" w:rsidRDefault="00A36CC4" w:rsidP="00A36CC4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</w:rPr>
          </w:pPr>
          <w:r w:rsidRPr="0096163E">
            <w:rPr>
              <w:rFonts w:ascii="Gotham" w:hAnsi="Gotham"/>
              <w:snapToGrid w:val="0"/>
              <w:sz w:val="20"/>
              <w:szCs w:val="20"/>
            </w:rPr>
            <w:t>Concession</w:t>
          </w:r>
          <w:r w:rsidR="00EF347D" w:rsidRPr="0096163E">
            <w:rPr>
              <w:rFonts w:ascii="Gotham" w:hAnsi="Gotham"/>
              <w:snapToGrid w:val="0"/>
              <w:sz w:val="20"/>
              <w:szCs w:val="20"/>
            </w:rPr>
            <w:t>s form with instructions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7702D1" w14:textId="25457DFD" w:rsidR="00A36CC4" w:rsidRPr="00402EFE" w:rsidRDefault="00C7304E" w:rsidP="00A36CC4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402EFE">
            <w:rPr>
              <w:rFonts w:ascii="Gotham" w:hAnsi="Gotham"/>
              <w:szCs w:val="20"/>
              <w:lang w:eastAsia="it-IT"/>
            </w:rPr>
            <w:t>QRS-107_F01 Issue 0</w:t>
          </w:r>
          <w:r w:rsidR="007F0B56" w:rsidRPr="00402EFE">
            <w:rPr>
              <w:rFonts w:ascii="Gotham" w:hAnsi="Gotham"/>
              <w:szCs w:val="20"/>
              <w:lang w:eastAsia="it-IT"/>
            </w:rPr>
            <w:t>3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B3FAE5" w14:textId="77777777" w:rsidR="00A36CC4" w:rsidRPr="00402EFE" w:rsidRDefault="00A36CC4" w:rsidP="00A36CC4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402EFE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402EFE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402EFE">
            <w:rPr>
              <w:rStyle w:val="PageNumber"/>
              <w:rFonts w:ascii="Gotham" w:hAnsi="Gotham"/>
              <w:noProof/>
              <w:snapToGrid w:val="0"/>
              <w:szCs w:val="20"/>
            </w:rPr>
            <w:t>4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A36CC4" w14:paraId="759E4DF8" w14:textId="77777777" w:rsidTr="001322EF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852CCD" w14:textId="77777777" w:rsidR="00A36CC4" w:rsidRPr="0096163E" w:rsidRDefault="00A36CC4" w:rsidP="00A36CC4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149B81" w14:textId="282FD74E" w:rsidR="00A36CC4" w:rsidRPr="00402EFE" w:rsidRDefault="00C7304E" w:rsidP="00A36CC4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402EFE">
            <w:rPr>
              <w:rFonts w:ascii="Gotham" w:hAnsi="Gotham"/>
              <w:szCs w:val="20"/>
            </w:rPr>
            <w:t>June 201</w:t>
          </w:r>
          <w:r w:rsidR="007F0B56" w:rsidRPr="00402EFE">
            <w:rPr>
              <w:rFonts w:ascii="Gotham" w:hAnsi="Gotham"/>
              <w:szCs w:val="20"/>
            </w:rPr>
            <w:t>9</w:t>
          </w:r>
        </w:p>
      </w:tc>
    </w:tr>
  </w:tbl>
  <w:p w14:paraId="62DEB483" w14:textId="77777777" w:rsidR="00A36CC4" w:rsidRDefault="00A36C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abrizio Barone">
    <w15:presenceInfo w15:providerId="AD" w15:userId="S-1-5-21-2345049853-1626915454-2314710547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visionView w:markup="0"/>
  <w:trackRevisions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7F"/>
    <w:rsid w:val="001204DB"/>
    <w:rsid w:val="001322EF"/>
    <w:rsid w:val="001830CC"/>
    <w:rsid w:val="00213A58"/>
    <w:rsid w:val="00293669"/>
    <w:rsid w:val="00345B9A"/>
    <w:rsid w:val="003768AF"/>
    <w:rsid w:val="00387D27"/>
    <w:rsid w:val="00392B25"/>
    <w:rsid w:val="003B71E3"/>
    <w:rsid w:val="00402EFE"/>
    <w:rsid w:val="004126D5"/>
    <w:rsid w:val="00465E52"/>
    <w:rsid w:val="0049120D"/>
    <w:rsid w:val="005156EA"/>
    <w:rsid w:val="005311D8"/>
    <w:rsid w:val="005348C5"/>
    <w:rsid w:val="005467FC"/>
    <w:rsid w:val="00582B45"/>
    <w:rsid w:val="00731978"/>
    <w:rsid w:val="00750D33"/>
    <w:rsid w:val="007B607B"/>
    <w:rsid w:val="007E3562"/>
    <w:rsid w:val="007F0B56"/>
    <w:rsid w:val="00804898"/>
    <w:rsid w:val="00847FD8"/>
    <w:rsid w:val="00861CF9"/>
    <w:rsid w:val="008664BD"/>
    <w:rsid w:val="00874275"/>
    <w:rsid w:val="008A20C9"/>
    <w:rsid w:val="00904464"/>
    <w:rsid w:val="00920DE8"/>
    <w:rsid w:val="0095656D"/>
    <w:rsid w:val="0096163E"/>
    <w:rsid w:val="00975E71"/>
    <w:rsid w:val="00A36CC4"/>
    <w:rsid w:val="00A50B05"/>
    <w:rsid w:val="00A947D2"/>
    <w:rsid w:val="00AA10C3"/>
    <w:rsid w:val="00B66CD1"/>
    <w:rsid w:val="00C170D2"/>
    <w:rsid w:val="00C26CB5"/>
    <w:rsid w:val="00C7304E"/>
    <w:rsid w:val="00D13531"/>
    <w:rsid w:val="00D146F3"/>
    <w:rsid w:val="00D7637F"/>
    <w:rsid w:val="00DF7CAD"/>
    <w:rsid w:val="00E15D86"/>
    <w:rsid w:val="00E2090C"/>
    <w:rsid w:val="00E44F54"/>
    <w:rsid w:val="00EC2A95"/>
    <w:rsid w:val="00EF347D"/>
    <w:rsid w:val="00F76235"/>
    <w:rsid w:val="00FA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E6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E2090C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2090C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E2090C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E2090C"/>
  </w:style>
  <w:style w:type="table" w:customStyle="1" w:styleId="Grigliatabella1">
    <w:name w:val="Griglia tabella1"/>
    <w:basedOn w:val="TableNormal"/>
    <w:next w:val="TableGrid"/>
    <w:uiPriority w:val="59"/>
    <w:rsid w:val="00E2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E2090C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2090C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E2090C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E2090C"/>
  </w:style>
  <w:style w:type="table" w:customStyle="1" w:styleId="Grigliatabella1">
    <w:name w:val="Griglia tabella1"/>
    <w:basedOn w:val="TableNormal"/>
    <w:next w:val="TableGrid"/>
    <w:uiPriority w:val="59"/>
    <w:rsid w:val="00E2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9B355-9DCA-45A1-BE6A-E499A19066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870B2-AE40-41E9-97B1-FC0FF4566577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82623BA-BA17-414C-8F6B-88C3E55D9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565FF5-655B-4158-B2CD-DE44F2E3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Quadrini Fabrizio</cp:lastModifiedBy>
  <cp:revision>8</cp:revision>
  <cp:lastPrinted>2018-06-09T13:26:00Z</cp:lastPrinted>
  <dcterms:created xsi:type="dcterms:W3CDTF">2019-04-24T14:38:00Z</dcterms:created>
  <dcterms:modified xsi:type="dcterms:W3CDTF">2019-05-27T20:35:00Z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Ref">
    <vt:lpwstr>https://api.informationprotection.azure.com/api/31ae1cef-2393-4eb1-8962-4e4bbfccd663</vt:lpwstr>
  </property>
  <property fmtid="{D5CDD505-2E9C-101B-9397-08002B2CF9AE}" pid="6" name="MSIP_Label_05b32904-7b88-4fbd-853e-1545dcc6f0e3_Owner">
    <vt:lpwstr>10799@agustawestland.local</vt:lpwstr>
  </property>
  <property fmtid="{D5CDD505-2E9C-101B-9397-08002B2CF9AE}" pid="7" name="MSIP_Label_05b32904-7b88-4fbd-853e-1545dcc6f0e3_SetDate">
    <vt:lpwstr>2018-03-29T10:21:27.3748458+02:00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Ref">
    <vt:lpwstr>https://api.informationprotection.azure.com/api/31ae1cef-2393-4eb1-8962-4e4bbfccd663</vt:lpwstr>
  </property>
  <property fmtid="{D5CDD505-2E9C-101B-9397-08002B2CF9AE}" pid="14" name="MSIP_Label_dfbae739-7e05-4265-80d7-c73ef6dc7a63_Owner">
    <vt:lpwstr>10799@agustawestland.local</vt:lpwstr>
  </property>
  <property fmtid="{D5CDD505-2E9C-101B-9397-08002B2CF9AE}" pid="15" name="MSIP_Label_dfbae739-7e05-4265-80d7-c73ef6dc7a63_SetDate">
    <vt:lpwstr>2018-03-29T10:21:27.3748458+02:00</vt:lpwstr>
  </property>
  <property fmtid="{D5CDD505-2E9C-101B-9397-08002B2CF9AE}" pid="16" name="MSIP_Label_dfbae739-7e05-4265-80d7-c73ef6dc7a63_Name">
    <vt:lpwstr>No Mark</vt:lpwstr>
  </property>
  <property fmtid="{D5CDD505-2E9C-101B-9397-08002B2CF9AE}" pid="17" name="MSIP_Label_dfbae739-7e05-4265-80d7-c73ef6dc7a63_Application">
    <vt:lpwstr>Microsoft Azure Information Protection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MSIP_Label_dfbae739-7e05-4265-80d7-c73ef6dc7a63_Parent">
    <vt:lpwstr>05b32904-7b88-4fbd-853e-1545dcc6f0e3</vt:lpwstr>
  </property>
  <property fmtid="{D5CDD505-2E9C-101B-9397-08002B2CF9AE}" pid="20" name="Sensitivity">
    <vt:lpwstr>Company General Use No Mark</vt:lpwstr>
  </property>
</Properties>
</file>